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3178203B" w14:textId="77777777" w:rsidTr="00DB13AD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3072EE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10B601EF" w14:textId="4EF7476E" w:rsidR="00067FE2" w:rsidRDefault="00C17CF7" w:rsidP="002B5F47">
            <w:pPr>
              <w:pStyle w:val="Header"/>
              <w:jc w:val="center"/>
            </w:pPr>
            <w:hyperlink r:id="rId8" w:history="1">
              <w:r w:rsidR="00192224" w:rsidRPr="00192224">
                <w:rPr>
                  <w:rStyle w:val="Hyperlink"/>
                </w:rPr>
                <w:t>182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174EFC3" w14:textId="77777777" w:rsidR="00067FE2" w:rsidRDefault="00C524B7" w:rsidP="00F44236">
            <w:pPr>
              <w:pStyle w:val="Header"/>
            </w:pPr>
            <w:r>
              <w:t>RMG</w:t>
            </w:r>
            <w:r w:rsidR="00067FE2">
              <w:t>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6E1EDFAF" w14:textId="6EEE7C5F" w:rsidR="00067FE2" w:rsidRDefault="002B5F47" w:rsidP="002B5F47">
            <w:pPr>
              <w:pStyle w:val="Header"/>
              <w:spacing w:before="120" w:after="120"/>
            </w:pPr>
            <w:r>
              <w:t>Related to NPRR</w:t>
            </w:r>
            <w:r w:rsidR="00192224">
              <w:t>1264</w:t>
            </w:r>
            <w:r>
              <w:t>, Creation of a New Energy Attribute Certificate Program</w:t>
            </w:r>
          </w:p>
        </w:tc>
      </w:tr>
      <w:tr w:rsidR="00DB13AD" w:rsidRPr="00E01925" w14:paraId="1D005A04" w14:textId="77777777" w:rsidTr="00DB13AD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F5BFD0A" w14:textId="1645FC01" w:rsidR="00DB13AD" w:rsidRPr="00DB13AD" w:rsidRDefault="00DB13AD" w:rsidP="00DB13AD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0ECE5786" w14:textId="2B7FD00C" w:rsidR="00DB13AD" w:rsidRPr="00E01925" w:rsidRDefault="00DB13AD" w:rsidP="00F44236">
            <w:pPr>
              <w:pStyle w:val="NormalArial"/>
            </w:pPr>
            <w:r>
              <w:t>January 7, 2025</w:t>
            </w:r>
          </w:p>
        </w:tc>
      </w:tr>
      <w:tr w:rsidR="00DB13AD" w:rsidRPr="00E01925" w14:paraId="3CE0A474" w14:textId="77777777" w:rsidTr="00DB13AD">
        <w:trPr>
          <w:trHeight w:val="62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CD14587" w14:textId="4917D461" w:rsidR="00DB13AD" w:rsidRPr="00E01925" w:rsidRDefault="00DB13AD" w:rsidP="00DB13AD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365364A" w14:textId="5ED02A2D" w:rsidR="00DB13AD" w:rsidDel="00DB13AD" w:rsidRDefault="00DB13AD" w:rsidP="00F44236">
            <w:pPr>
              <w:pStyle w:val="NormalArial"/>
            </w:pPr>
            <w:r>
              <w:t>Tabled</w:t>
            </w:r>
          </w:p>
        </w:tc>
      </w:tr>
      <w:tr w:rsidR="00DB13AD" w:rsidRPr="00E01925" w14:paraId="1B742E12" w14:textId="77777777" w:rsidTr="00513BBD">
        <w:trPr>
          <w:trHeight w:val="61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911F732" w14:textId="18BB3C20" w:rsidR="00DB13AD" w:rsidRPr="00DB13AD" w:rsidRDefault="00DB13AD" w:rsidP="00DB13AD">
            <w:pPr>
              <w:pStyle w:val="Header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73C32C3" w14:textId="709D210B" w:rsidR="00DB13AD" w:rsidRPr="00DB13AD" w:rsidRDefault="00DB13AD" w:rsidP="00F44236">
            <w:pPr>
              <w:pStyle w:val="Header"/>
              <w:rPr>
                <w:b w:val="0"/>
                <w:bCs w:val="0"/>
              </w:rPr>
            </w:pPr>
            <w:r w:rsidRPr="00DB13AD">
              <w:rPr>
                <w:b w:val="0"/>
                <w:bCs w:val="0"/>
              </w:rPr>
              <w:t>Normal</w:t>
            </w:r>
          </w:p>
        </w:tc>
      </w:tr>
      <w:tr w:rsidR="00DB13AD" w:rsidRPr="00E01925" w14:paraId="20AB7CE3" w14:textId="77777777" w:rsidTr="00513BBD">
        <w:trPr>
          <w:trHeight w:val="683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00FE6805" w14:textId="5E922C71" w:rsidR="00DB13AD" w:rsidRDefault="00DB13AD" w:rsidP="00DB13AD">
            <w:pPr>
              <w:pStyle w:val="Header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AE93BE4" w14:textId="34C09601" w:rsidR="00DB13AD" w:rsidRPr="00DB13AD" w:rsidRDefault="00DB13AD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DB13AD" w:rsidRPr="00E01925" w14:paraId="3BCAE527" w14:textId="77777777" w:rsidTr="00DB13AD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394E83A" w14:textId="25985718" w:rsidR="00DB13AD" w:rsidRDefault="00DB13AD" w:rsidP="00DB13AD">
            <w:pPr>
              <w:pStyle w:val="Header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429DD395" w14:textId="39B25CCA" w:rsidR="00DB13AD" w:rsidRPr="00DB13AD" w:rsidRDefault="00DB13AD" w:rsidP="00F44236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04270D36" w14:textId="77777777" w:rsidTr="00DB13AD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93F12" w14:textId="77777777" w:rsidR="009D17F0" w:rsidRDefault="00694309" w:rsidP="002B5F47">
            <w:pPr>
              <w:pStyle w:val="Header"/>
              <w:spacing w:before="120" w:after="120"/>
            </w:pPr>
            <w:r>
              <w:t>Retail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3955D3F" w14:textId="430B6378" w:rsidR="009D17F0" w:rsidRPr="00FB509B" w:rsidRDefault="002B5F47" w:rsidP="00F44236">
            <w:pPr>
              <w:pStyle w:val="NormalArial"/>
            </w:pPr>
            <w:r>
              <w:t xml:space="preserve">3.2, </w:t>
            </w:r>
            <w:r w:rsidRPr="002B5F47">
              <w:t>Submission of a Retail Market Guide Revision Request</w:t>
            </w:r>
          </w:p>
        </w:tc>
      </w:tr>
      <w:tr w:rsidR="00C9766A" w14:paraId="4DB8AC97" w14:textId="77777777" w:rsidTr="00DB13A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32837E" w14:textId="77777777" w:rsidR="00C9766A" w:rsidRDefault="00625E5D" w:rsidP="002B5F47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48A2540" w14:textId="51C27680" w:rsidR="00C9766A" w:rsidRDefault="002B5F47" w:rsidP="00E70D96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192224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792E6822" w14:textId="579A88D8" w:rsidR="002B5F47" w:rsidRDefault="002B5F47" w:rsidP="00E70D96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192224">
              <w:t>051</w:t>
            </w:r>
            <w:r>
              <w:t xml:space="preserve">, </w:t>
            </w:r>
            <w:r w:rsidRPr="002B5F47">
              <w:t>Related to NPRR</w:t>
            </w:r>
            <w:r w:rsidR="00192224">
              <w:t>1264</w:t>
            </w:r>
            <w:r w:rsidRPr="002B5F47">
              <w:t>, Creation of a New Energy Attribute Certificate Program</w:t>
            </w:r>
          </w:p>
          <w:p w14:paraId="1333678E" w14:textId="69F4E3B9" w:rsidR="002B5F47" w:rsidRDefault="00E70D96" w:rsidP="00E70D96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192224">
              <w:t>273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615DF8FE" w14:textId="0D0ADA4C" w:rsidR="00E70D96" w:rsidRDefault="00E70D96" w:rsidP="00E70D96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192224">
              <w:t>123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5011CACB" w14:textId="59383587" w:rsidR="00F242D8" w:rsidRDefault="00E70D96" w:rsidP="00E70D96">
            <w:pPr>
              <w:pStyle w:val="NormalArial"/>
              <w:spacing w:before="120"/>
            </w:pPr>
            <w:r w:rsidRPr="00E70D96">
              <w:t>Resource Registration Glossary Revision Request (RRGRR)</w:t>
            </w:r>
            <w:r>
              <w:t xml:space="preserve"> </w:t>
            </w:r>
            <w:r w:rsidR="00192224">
              <w:t>038</w:t>
            </w:r>
            <w:r>
              <w:t xml:space="preserve">, </w:t>
            </w:r>
            <w:r w:rsidRPr="00E70D96">
              <w:t>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3359F5AE" w14:textId="1FAD18AB" w:rsidR="00E70D96" w:rsidRDefault="00E70D96" w:rsidP="00E70D96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192224">
              <w:t>031</w:t>
            </w:r>
            <w:r w:rsidRPr="00E70D96">
              <w:t>, 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  <w:p w14:paraId="51EB5F6D" w14:textId="498DB3E0" w:rsidR="00E70D96" w:rsidRPr="00FB509B" w:rsidRDefault="00E70D96" w:rsidP="00E70D96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192224">
              <w:t>043</w:t>
            </w:r>
            <w:r w:rsidRPr="00E70D96">
              <w:t>, Related to NPRR</w:t>
            </w:r>
            <w:r w:rsidR="00192224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773FC7F8" w14:textId="77777777" w:rsidTr="00DB13A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C20E72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6FB11356" w14:textId="104B2C72" w:rsidR="009D17F0" w:rsidRPr="00FB509B" w:rsidRDefault="00E6161F" w:rsidP="00E6161F">
            <w:pPr>
              <w:pStyle w:val="NormalArial"/>
              <w:spacing w:before="120" w:after="120"/>
            </w:pPr>
            <w:r>
              <w:t>This Retail</w:t>
            </w:r>
            <w:r w:rsidRPr="00C51F4C">
              <w:t xml:space="preserve"> Market Guide Revision Request</w:t>
            </w:r>
            <w:r>
              <w:t xml:space="preserve"> (RMGRR) modifies what an Entity may be affected by </w:t>
            </w:r>
            <w:proofErr w:type="gramStart"/>
            <w:r>
              <w:t>in order to</w:t>
            </w:r>
            <w:proofErr w:type="gramEnd"/>
            <w:r>
              <w:t xml:space="preserve"> qualify to submit RMGRRs, in alignment with Protocol changes made by NPRR</w:t>
            </w:r>
            <w:r w:rsidR="00192224">
              <w:t>1264</w:t>
            </w:r>
            <w:r>
              <w:t>.</w:t>
            </w:r>
          </w:p>
        </w:tc>
      </w:tr>
      <w:tr w:rsidR="009D17F0" w14:paraId="0F51FB2C" w14:textId="77777777" w:rsidTr="00DB13AD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4E76D80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06BE8014" w14:textId="176C99FF" w:rsidR="00CA3993" w:rsidRDefault="00CA3993" w:rsidP="00CA399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34C67F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54433B7" w14:textId="06D83109" w:rsidR="00CA3993" w:rsidRPr="00BD53C5" w:rsidRDefault="00CA3993" w:rsidP="00CA399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lastRenderedPageBreak/>
              <w:object w:dxaOrig="225" w:dyaOrig="225" w14:anchorId="3E0566FF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E6161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3480D304" w14:textId="059D19FF" w:rsidR="00CA3993" w:rsidRPr="00BD53C5" w:rsidRDefault="00CA3993" w:rsidP="00CA3993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04D2AD6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E6161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4D2C0AA2" w14:textId="03D6DF11" w:rsidR="00CA3993" w:rsidRDefault="00CA3993" w:rsidP="00CA399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5B714AA7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593DB0" w:rsidRPr="00344591">
              <w:rPr>
                <w:iCs/>
                <w:kern w:val="24"/>
              </w:rPr>
              <w:t>General system and/or process improvement(s)</w:t>
            </w:r>
          </w:p>
          <w:p w14:paraId="2DA0BBF3" w14:textId="13657A8F" w:rsidR="00CA3993" w:rsidRDefault="00CA3993" w:rsidP="00CA3993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2449CCB3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0A571D9E" w14:textId="0C133214" w:rsidR="00CA3993" w:rsidRPr="00CD242D" w:rsidRDefault="00CA3993" w:rsidP="00CA3993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E3EB54F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4B17DCB0" w14:textId="77777777" w:rsidR="00CA3993" w:rsidRDefault="00CA3993" w:rsidP="00CA3993">
            <w:pPr>
              <w:pStyle w:val="NormalArial"/>
              <w:rPr>
                <w:i/>
                <w:sz w:val="20"/>
                <w:szCs w:val="20"/>
              </w:rPr>
            </w:pPr>
          </w:p>
          <w:p w14:paraId="6D7A1ECE" w14:textId="77777777" w:rsidR="00CA3993" w:rsidRDefault="00CA3993" w:rsidP="00CA3993">
            <w:pPr>
              <w:pStyle w:val="NormalArial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  <w:p w14:paraId="5CD5C0CA" w14:textId="04C28073" w:rsidR="00FC3D4B" w:rsidRPr="001313B4" w:rsidRDefault="00FC3D4B" w:rsidP="00E71C39">
            <w:pPr>
              <w:pStyle w:val="NormalArial"/>
              <w:rPr>
                <w:iCs/>
                <w:kern w:val="24"/>
              </w:rPr>
            </w:pPr>
          </w:p>
        </w:tc>
      </w:tr>
      <w:tr w:rsidR="00CA3993" w14:paraId="0F56FB59" w14:textId="77777777" w:rsidTr="00E506A2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71D8F24" w14:textId="7C139C0D" w:rsidR="00CA3993" w:rsidRDefault="00CA3993" w:rsidP="00A44C64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24092ED9" w14:textId="08F842BA" w:rsidR="00CA3993" w:rsidRPr="00625E5D" w:rsidRDefault="00E6161F" w:rsidP="00CA399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 Because NPRR</w:t>
            </w:r>
            <w:r w:rsidR="00192224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Retail</w:t>
            </w:r>
            <w:r w:rsidRPr="00D91655">
              <w:rPr>
                <w:iCs/>
                <w:kern w:val="24"/>
              </w:rPr>
              <w:t xml:space="preserve"> Market Guide</w:t>
            </w:r>
            <w:r>
              <w:rPr>
                <w:iCs/>
                <w:kern w:val="24"/>
              </w:rPr>
              <w:t xml:space="preserve">, as well.    </w:t>
            </w:r>
          </w:p>
        </w:tc>
      </w:tr>
      <w:tr w:rsidR="00E506A2" w14:paraId="6305562A" w14:textId="77777777" w:rsidTr="00E506A2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6DBBF08" w14:textId="0FFD5E4A" w:rsidR="00E506A2" w:rsidRDefault="00E506A2" w:rsidP="00A44C64">
            <w:pPr>
              <w:pStyle w:val="Header"/>
              <w:spacing w:before="120" w:after="120"/>
            </w:pPr>
            <w:r>
              <w:t>RMS Decision</w:t>
            </w:r>
          </w:p>
        </w:tc>
        <w:tc>
          <w:tcPr>
            <w:tcW w:w="7583" w:type="dxa"/>
            <w:gridSpan w:val="2"/>
            <w:vAlign w:val="center"/>
          </w:tcPr>
          <w:p w14:paraId="773C6541" w14:textId="462D4328" w:rsidR="00E506A2" w:rsidRDefault="003E38D1" w:rsidP="00CA399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1/7/25, RMS voted unanimously to table RMGRR182.  All Market Segments participated in the vote.</w:t>
            </w:r>
          </w:p>
        </w:tc>
      </w:tr>
      <w:tr w:rsidR="00E506A2" w14:paraId="6BA8BB02" w14:textId="77777777" w:rsidTr="00DB13AD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986EC1" w14:textId="26360902" w:rsidR="00E506A2" w:rsidRDefault="00E506A2" w:rsidP="00A44C64">
            <w:pPr>
              <w:pStyle w:val="Header"/>
              <w:spacing w:before="120" w:after="120"/>
            </w:pPr>
            <w:r>
              <w:t>Summary of RMS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03DDB656" w14:textId="4AF87700" w:rsidR="00E506A2" w:rsidRDefault="003E38D1" w:rsidP="00CA3993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1/7/25, RMS reviewed RMGRR182.  Participants expressed a preference to table RMGRR182 until after NPRR1264 is introduced at PRS.</w:t>
            </w:r>
          </w:p>
        </w:tc>
      </w:tr>
    </w:tbl>
    <w:p w14:paraId="16F547DF" w14:textId="77777777" w:rsidR="0059260F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E506A2" w:rsidRPr="006F5051" w14:paraId="270F3C33" w14:textId="77777777" w:rsidTr="008D48E5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CD23384" w14:textId="77777777" w:rsidR="00E506A2" w:rsidRPr="006F5051" w:rsidRDefault="00E506A2" w:rsidP="008D48E5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E506A2" w:rsidRPr="006F5051" w14:paraId="476A97DD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E854413" w14:textId="77777777" w:rsidR="00E506A2" w:rsidRPr="006F5051" w:rsidRDefault="00E506A2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299154AF" w14:textId="67B4DAA7" w:rsidR="00E506A2" w:rsidRPr="006F5051" w:rsidRDefault="00E506A2" w:rsidP="008D48E5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 w:rsidR="00513BBD"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E506A2" w:rsidRPr="006F5051" w14:paraId="59B4E1E3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F50CE67" w14:textId="77777777" w:rsidR="00E506A2" w:rsidRPr="006F5051" w:rsidRDefault="00E506A2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3A0B2C72" w14:textId="77777777" w:rsidR="00E506A2" w:rsidRPr="006F5051" w:rsidRDefault="00E506A2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506A2" w:rsidRPr="006F5051" w14:paraId="44D07286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B4A9E74" w14:textId="77777777" w:rsidR="00E506A2" w:rsidRPr="006F5051" w:rsidRDefault="00E506A2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48AD8B93" w14:textId="77777777" w:rsidR="00E506A2" w:rsidRPr="006F5051" w:rsidRDefault="00E506A2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E506A2" w:rsidRPr="006F5051" w14:paraId="5945FE49" w14:textId="77777777" w:rsidTr="008D48E5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BC65CA5" w14:textId="77777777" w:rsidR="00E506A2" w:rsidRPr="006F5051" w:rsidRDefault="00E506A2" w:rsidP="008D48E5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53DCD0E0" w14:textId="77777777" w:rsidR="00E506A2" w:rsidRPr="006F5051" w:rsidRDefault="00E506A2" w:rsidP="008D48E5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64A08319" w14:textId="77777777" w:rsidR="00E506A2" w:rsidRPr="0030232A" w:rsidRDefault="00E506A2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6A091E6C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D2F4E0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A44C64" w14:paraId="381618D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AE10865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260C11DD" w14:textId="5876F98F" w:rsidR="00A44C64" w:rsidRDefault="00A44C64" w:rsidP="00A44C64">
            <w:pPr>
              <w:pStyle w:val="NormalArial"/>
            </w:pPr>
            <w:r>
              <w:t>Bryn Baker; Eric Goff</w:t>
            </w:r>
          </w:p>
        </w:tc>
      </w:tr>
      <w:tr w:rsidR="00A44C64" w14:paraId="381993F9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C3A382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6647CEE" w14:textId="6750CC4C" w:rsidR="00A44C64" w:rsidRDefault="00C17CF7" w:rsidP="00A44C64">
            <w:pPr>
              <w:pStyle w:val="NormalArial"/>
            </w:pPr>
            <w:hyperlink r:id="rId20" w:history="1">
              <w:r w:rsidR="00A44C64" w:rsidRPr="00237A1B">
                <w:rPr>
                  <w:rStyle w:val="Hyperlink"/>
                </w:rPr>
                <w:t>bbaker@cebuyers.org</w:t>
              </w:r>
            </w:hyperlink>
            <w:r w:rsidR="00A44C64">
              <w:t xml:space="preserve">; </w:t>
            </w:r>
            <w:hyperlink r:id="rId21" w:history="1">
              <w:r w:rsidR="00A44C64" w:rsidRPr="00C56238">
                <w:rPr>
                  <w:rStyle w:val="Hyperlink"/>
                </w:rPr>
                <w:t>eric@goffpolicy.com</w:t>
              </w:r>
            </w:hyperlink>
            <w:r w:rsidR="00A44C64">
              <w:t xml:space="preserve"> </w:t>
            </w:r>
          </w:p>
        </w:tc>
      </w:tr>
      <w:tr w:rsidR="00A44C64" w14:paraId="147B8F0B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84E854F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75CF6FA" w14:textId="21BA6849" w:rsidR="00A44C64" w:rsidRDefault="00A44C64" w:rsidP="00A44C64">
            <w:pPr>
              <w:pStyle w:val="NormalArial"/>
            </w:pPr>
            <w:r>
              <w:t>Texas Energy Buyers Alliance (TEBA); Goff Policy</w:t>
            </w:r>
          </w:p>
        </w:tc>
      </w:tr>
      <w:tr w:rsidR="00A44C64" w14:paraId="4E8A7755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32B51A4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FE7E6B5" w14:textId="77777777" w:rsidR="00A44C64" w:rsidRDefault="00A44C64" w:rsidP="00A44C64">
            <w:pPr>
              <w:pStyle w:val="NormalArial"/>
            </w:pPr>
          </w:p>
        </w:tc>
      </w:tr>
      <w:tr w:rsidR="00A44C64" w14:paraId="2F68A592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110DFF5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F6C78F1" w14:textId="073F88D9" w:rsidR="00A44C64" w:rsidRDefault="00A44C64" w:rsidP="00A44C64">
            <w:pPr>
              <w:pStyle w:val="NormalArial"/>
            </w:pPr>
            <w:r>
              <w:t>202-579-6737; 512-632-7013</w:t>
            </w:r>
          </w:p>
        </w:tc>
      </w:tr>
      <w:tr w:rsidR="00A44C64" w14:paraId="112D4E7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A49ACB" w14:textId="77777777" w:rsidR="00A44C64" w:rsidRPr="00B93CA0" w:rsidRDefault="00A44C64" w:rsidP="00A44C64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1D345E6" w14:textId="77777777" w:rsidR="00A44C64" w:rsidRDefault="00A44C64" w:rsidP="00A44C64">
            <w:pPr>
              <w:pStyle w:val="NormalArial"/>
            </w:pPr>
          </w:p>
        </w:tc>
      </w:tr>
    </w:tbl>
    <w:p w14:paraId="1227F0C4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8E2B9A4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214C584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A44C64" w:rsidRPr="00D56D61" w14:paraId="701D0B0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CF87E00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406B365" w14:textId="5C77A83B" w:rsidR="00A44C64" w:rsidRPr="00D56D61" w:rsidRDefault="00A44C64" w:rsidP="00A44C64">
            <w:pPr>
              <w:pStyle w:val="NormalArial"/>
            </w:pPr>
            <w:r>
              <w:t>Jordan Troublefield</w:t>
            </w:r>
          </w:p>
        </w:tc>
      </w:tr>
      <w:tr w:rsidR="00A44C64" w:rsidRPr="00D56D61" w14:paraId="446DA14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53CBD26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63117E0" w14:textId="757DCF73" w:rsidR="00A44C64" w:rsidRPr="00D56D61" w:rsidRDefault="00C17CF7" w:rsidP="00A44C64">
            <w:pPr>
              <w:pStyle w:val="NormalArial"/>
            </w:pPr>
            <w:hyperlink r:id="rId22" w:history="1">
              <w:r w:rsidR="00A44C64" w:rsidRPr="004F57F6">
                <w:rPr>
                  <w:rStyle w:val="Hyperlink"/>
                </w:rPr>
                <w:t>j</w:t>
              </w:r>
              <w:r w:rsidR="00A44C64" w:rsidRPr="004B15A5">
                <w:rPr>
                  <w:rStyle w:val="Hyperlink"/>
                </w:rPr>
                <w:t>ordan.troublefield@ercot.com</w:t>
              </w:r>
            </w:hyperlink>
            <w:r w:rsidR="00A44C64">
              <w:t xml:space="preserve"> </w:t>
            </w:r>
          </w:p>
        </w:tc>
      </w:tr>
      <w:tr w:rsidR="00A44C64" w:rsidRPr="005370B5" w14:paraId="088B9EB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CD0DD69" w14:textId="77777777" w:rsidR="00A44C64" w:rsidRPr="007C199B" w:rsidRDefault="00A44C64" w:rsidP="00A44C64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3CADCF6" w14:textId="768C5DD1" w:rsidR="00A44C64" w:rsidRDefault="00A44C64" w:rsidP="00A44C64">
            <w:pPr>
              <w:pStyle w:val="NormalArial"/>
            </w:pPr>
            <w:r>
              <w:t>512-248-6521</w:t>
            </w:r>
          </w:p>
        </w:tc>
      </w:tr>
    </w:tbl>
    <w:p w14:paraId="6F5481AF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E506A2" w:rsidRPr="006F5051" w14:paraId="6016BF57" w14:textId="77777777" w:rsidTr="008D48E5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63A751" w14:textId="77777777" w:rsidR="00E506A2" w:rsidRPr="006F5051" w:rsidRDefault="00E506A2" w:rsidP="008D48E5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E506A2" w:rsidRPr="006F5051" w14:paraId="41F02361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B7628A" w14:textId="77777777" w:rsidR="00E506A2" w:rsidRPr="006F5051" w:rsidRDefault="00E506A2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4498" w14:textId="77777777" w:rsidR="00E506A2" w:rsidRPr="006F5051" w:rsidRDefault="00E506A2" w:rsidP="008D48E5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E506A2" w:rsidRPr="006F5051" w14:paraId="270BE676" w14:textId="77777777" w:rsidTr="008D48E5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A27DD" w14:textId="4B233B9A" w:rsidR="00E506A2" w:rsidRPr="006F5051" w:rsidRDefault="00E506A2" w:rsidP="008D48E5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2B25" w14:textId="52991AB0" w:rsidR="00E506A2" w:rsidRPr="006F5051" w:rsidRDefault="00E506A2" w:rsidP="008D48E5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7F006D07" w14:textId="77777777" w:rsidR="00E506A2" w:rsidRDefault="00E506A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44C64" w14:paraId="116C592A" w14:textId="77777777" w:rsidTr="00B3311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028DC" w14:textId="77777777" w:rsidR="00A44C64" w:rsidRDefault="00A44C64" w:rsidP="00B3311E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2842FF12" w14:textId="35C2C1ED" w:rsidR="00A44C64" w:rsidRPr="00A46CF1" w:rsidRDefault="00A44C64" w:rsidP="00A46CF1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5335078B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00010D" w14:textId="77777777" w:rsidR="009A3772" w:rsidRDefault="009A3772" w:rsidP="00BE2ECA">
            <w:pPr>
              <w:pStyle w:val="Header"/>
              <w:jc w:val="center"/>
            </w:pPr>
            <w:r>
              <w:t xml:space="preserve">Proposed </w:t>
            </w:r>
            <w:r w:rsidR="00BE2ECA">
              <w:t xml:space="preserve">Guide </w:t>
            </w:r>
            <w:r>
              <w:t>Language Revision</w:t>
            </w:r>
          </w:p>
        </w:tc>
      </w:tr>
    </w:tbl>
    <w:p w14:paraId="346F45B3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3E2DC7B" w14:textId="77777777" w:rsidR="002B5F47" w:rsidRPr="002B5F47" w:rsidRDefault="002B5F47" w:rsidP="002B5F47">
      <w:pPr>
        <w:keepNext/>
        <w:tabs>
          <w:tab w:val="left" w:pos="900"/>
        </w:tabs>
        <w:spacing w:before="240" w:after="240"/>
        <w:outlineLvl w:val="1"/>
        <w:rPr>
          <w:b/>
          <w:szCs w:val="20"/>
        </w:rPr>
      </w:pPr>
      <w:bookmarkStart w:id="0" w:name="_Toc118531311"/>
      <w:bookmarkStart w:id="1" w:name="_Toc146698941"/>
      <w:bookmarkStart w:id="2" w:name="_Toc254951492"/>
      <w:bookmarkStart w:id="3" w:name="_Toc135658163"/>
      <w:r w:rsidRPr="002B5F47">
        <w:rPr>
          <w:b/>
          <w:szCs w:val="20"/>
        </w:rPr>
        <w:t>3.2</w:t>
      </w:r>
      <w:r w:rsidRPr="002B5F47">
        <w:rPr>
          <w:b/>
          <w:szCs w:val="20"/>
        </w:rPr>
        <w:tab/>
        <w:t>Submission of a Retail Market Guide Revision Request</w:t>
      </w:r>
      <w:bookmarkEnd w:id="0"/>
      <w:bookmarkEnd w:id="1"/>
      <w:bookmarkEnd w:id="2"/>
      <w:bookmarkEnd w:id="3"/>
    </w:p>
    <w:p w14:paraId="013122FE" w14:textId="77777777" w:rsidR="002B5F47" w:rsidRPr="002B5F47" w:rsidRDefault="002B5F47" w:rsidP="002B5F47">
      <w:pPr>
        <w:spacing w:after="240"/>
        <w:ind w:left="720" w:hanging="720"/>
        <w:rPr>
          <w:szCs w:val="20"/>
        </w:rPr>
      </w:pPr>
      <w:r w:rsidRPr="002B5F47">
        <w:rPr>
          <w:szCs w:val="20"/>
        </w:rPr>
        <w:t>(1)</w:t>
      </w:r>
      <w:r w:rsidRPr="002B5F47">
        <w:rPr>
          <w:szCs w:val="20"/>
        </w:rPr>
        <w:tab/>
        <w:t>The following Entities may submit a Retail Market Guide Revision Request (RMGRR):</w:t>
      </w:r>
    </w:p>
    <w:p w14:paraId="5518289D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(a)</w:t>
      </w:r>
      <w:r w:rsidRPr="002B5F47">
        <w:rPr>
          <w:szCs w:val="20"/>
        </w:rPr>
        <w:tab/>
        <w:t>Any Market Participant;</w:t>
      </w:r>
    </w:p>
    <w:p w14:paraId="1ADAEDAC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(b)</w:t>
      </w:r>
      <w:r w:rsidRPr="002B5F47">
        <w:rPr>
          <w:szCs w:val="20"/>
        </w:rPr>
        <w:tab/>
        <w:t>Any ERCOT Member;</w:t>
      </w:r>
    </w:p>
    <w:p w14:paraId="5BDCAE3C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(c)</w:t>
      </w:r>
      <w:r w:rsidRPr="002B5F47">
        <w:rPr>
          <w:szCs w:val="20"/>
        </w:rPr>
        <w:tab/>
        <w:t xml:space="preserve">Public Utility Commission of </w:t>
      </w:r>
      <w:smartTag w:uri="urn:schemas-microsoft-com:office:smarttags" w:element="place">
        <w:smartTag w:uri="urn:schemas-microsoft-com:office:smarttags" w:element="State">
          <w:r w:rsidRPr="002B5F47">
            <w:rPr>
              <w:szCs w:val="20"/>
            </w:rPr>
            <w:t>Texas</w:t>
          </w:r>
        </w:smartTag>
      </w:smartTag>
      <w:r w:rsidRPr="002B5F47">
        <w:rPr>
          <w:szCs w:val="20"/>
        </w:rPr>
        <w:t xml:space="preserve"> (PUCT) Staff;</w:t>
      </w:r>
    </w:p>
    <w:p w14:paraId="3C1509F7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(d)</w:t>
      </w:r>
      <w:r w:rsidRPr="002B5F47">
        <w:rPr>
          <w:szCs w:val="20"/>
        </w:rPr>
        <w:tab/>
        <w:t>The Reliability Monitor;</w:t>
      </w:r>
    </w:p>
    <w:p w14:paraId="0E2C1E3A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(e)</w:t>
      </w:r>
      <w:r w:rsidRPr="002B5F47">
        <w:rPr>
          <w:szCs w:val="20"/>
        </w:rPr>
        <w:tab/>
        <w:t>The North American Electric Reliability Corporation (NERC) Regional Entity;</w:t>
      </w:r>
    </w:p>
    <w:p w14:paraId="4D905436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(f)</w:t>
      </w:r>
      <w:r w:rsidRPr="002B5F47">
        <w:rPr>
          <w:szCs w:val="20"/>
        </w:rPr>
        <w:tab/>
      </w:r>
      <w:r w:rsidRPr="002B5F47">
        <w:rPr>
          <w:iCs/>
          <w:szCs w:val="20"/>
        </w:rPr>
        <w:t>The Independent Market Monitor (IMM);</w:t>
      </w:r>
      <w:r w:rsidRPr="002B5F47">
        <w:rPr>
          <w:szCs w:val="20"/>
        </w:rPr>
        <w:t xml:space="preserve"> </w:t>
      </w:r>
    </w:p>
    <w:p w14:paraId="34FB7DD9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t>(g)</w:t>
      </w:r>
      <w:r w:rsidRPr="002B5F47">
        <w:rPr>
          <w:szCs w:val="20"/>
        </w:rPr>
        <w:tab/>
        <w:t>ERCOT; and</w:t>
      </w:r>
    </w:p>
    <w:p w14:paraId="2F17CCB1" w14:textId="77777777" w:rsidR="002B5F47" w:rsidRPr="002B5F47" w:rsidRDefault="002B5F47" w:rsidP="002B5F47">
      <w:pPr>
        <w:spacing w:after="240"/>
        <w:ind w:left="1440" w:hanging="720"/>
        <w:rPr>
          <w:szCs w:val="20"/>
        </w:rPr>
      </w:pPr>
      <w:r w:rsidRPr="002B5F47">
        <w:rPr>
          <w:szCs w:val="20"/>
        </w:rPr>
        <w:lastRenderedPageBreak/>
        <w:t>(h)</w:t>
      </w:r>
      <w:r w:rsidRPr="002B5F47">
        <w:rPr>
          <w:szCs w:val="20"/>
        </w:rPr>
        <w:tab/>
        <w:t>Any other Entity that meets the following qualifications:</w:t>
      </w:r>
    </w:p>
    <w:p w14:paraId="3F147A7E" w14:textId="77777777" w:rsidR="002B5F47" w:rsidRPr="002B5F47" w:rsidRDefault="002B5F47" w:rsidP="002B5F47">
      <w:pPr>
        <w:spacing w:after="240"/>
        <w:ind w:left="2160" w:hanging="720"/>
        <w:rPr>
          <w:szCs w:val="20"/>
        </w:rPr>
      </w:pPr>
      <w:r w:rsidRPr="002B5F47">
        <w:rPr>
          <w:szCs w:val="20"/>
        </w:rPr>
        <w:t>(i)</w:t>
      </w:r>
      <w:r w:rsidRPr="002B5F47">
        <w:rPr>
          <w:szCs w:val="20"/>
        </w:rPr>
        <w:tab/>
        <w:t xml:space="preserve">Resides (or represents residents) in </w:t>
      </w:r>
      <w:smartTag w:uri="urn:schemas-microsoft-com:office:smarttags" w:element="State">
        <w:r w:rsidRPr="002B5F47">
          <w:rPr>
            <w:szCs w:val="20"/>
          </w:rPr>
          <w:t>Texas</w:t>
        </w:r>
      </w:smartTag>
      <w:r w:rsidRPr="002B5F47">
        <w:rPr>
          <w:szCs w:val="20"/>
        </w:rPr>
        <w:t xml:space="preserve"> or operates in the Texas electricity market; and</w:t>
      </w:r>
    </w:p>
    <w:p w14:paraId="2B998269" w14:textId="12B85551" w:rsidR="009A3772" w:rsidRPr="00BA2009" w:rsidRDefault="002B5F47" w:rsidP="002B5F47">
      <w:pPr>
        <w:ind w:left="2160" w:hanging="720"/>
      </w:pPr>
      <w:r w:rsidRPr="002B5F47">
        <w:rPr>
          <w:szCs w:val="20"/>
        </w:rPr>
        <w:t>(ii)</w:t>
      </w:r>
      <w:r w:rsidRPr="002B5F47">
        <w:rPr>
          <w:szCs w:val="20"/>
        </w:rPr>
        <w:tab/>
        <w:t xml:space="preserve">Demonstrates that Entity (or those it represents) is affected by the Customer Registration or </w:t>
      </w:r>
      <w:del w:id="4" w:author="TEBA" w:date="2024-12-12T10:07:00Z">
        <w:r w:rsidRPr="002B5F47" w:rsidDel="00A44C64">
          <w:rPr>
            <w:szCs w:val="20"/>
          </w:rPr>
          <w:delText xml:space="preserve">Renewable </w:delText>
        </w:r>
      </w:del>
      <w:r w:rsidRPr="002B5F47">
        <w:rPr>
          <w:szCs w:val="20"/>
        </w:rPr>
        <w:t xml:space="preserve">Energy </w:t>
      </w:r>
      <w:ins w:id="5" w:author="TEBA" w:date="2024-12-12T10:07:00Z">
        <w:r w:rsidR="00A44C64">
          <w:rPr>
            <w:szCs w:val="20"/>
          </w:rPr>
          <w:t xml:space="preserve">Attribute </w:t>
        </w:r>
      </w:ins>
      <w:del w:id="6" w:author="TEBA" w:date="2024-12-12T10:07:00Z">
        <w:r w:rsidRPr="002B5F47" w:rsidDel="00A44C64">
          <w:rPr>
            <w:szCs w:val="20"/>
          </w:rPr>
          <w:delText xml:space="preserve">Credit </w:delText>
        </w:r>
      </w:del>
      <w:ins w:id="7" w:author="TEBA" w:date="2024-12-12T10:07:00Z">
        <w:r w:rsidR="00A44C64">
          <w:rPr>
            <w:szCs w:val="20"/>
          </w:rPr>
          <w:t>Certificate</w:t>
        </w:r>
        <w:r w:rsidR="00A44C64" w:rsidRPr="002B5F47">
          <w:rPr>
            <w:szCs w:val="20"/>
          </w:rPr>
          <w:t xml:space="preserve"> </w:t>
        </w:r>
      </w:ins>
      <w:r w:rsidRPr="002B5F47">
        <w:rPr>
          <w:szCs w:val="20"/>
        </w:rPr>
        <w:t>(</w:t>
      </w:r>
      <w:del w:id="8" w:author="TEBA" w:date="2024-12-12T10:07:00Z">
        <w:r w:rsidRPr="002B5F47" w:rsidDel="00A44C64">
          <w:rPr>
            <w:szCs w:val="20"/>
          </w:rPr>
          <w:delText>REC</w:delText>
        </w:r>
      </w:del>
      <w:ins w:id="9" w:author="TEBA" w:date="2024-12-12T10:07:00Z">
        <w:r w:rsidR="00A44C64">
          <w:rPr>
            <w:szCs w:val="20"/>
          </w:rPr>
          <w:t>EAC</w:t>
        </w:r>
      </w:ins>
      <w:r w:rsidRPr="002B5F47">
        <w:rPr>
          <w:szCs w:val="20"/>
        </w:rPr>
        <w:t>) Trading Program sections of the ERCOT Protocols.</w:t>
      </w:r>
    </w:p>
    <w:sectPr w:rsidR="009A3772" w:rsidRPr="00BA2009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50B7" w14:textId="77777777" w:rsidR="00240FD2" w:rsidRDefault="00240FD2">
      <w:r>
        <w:separator/>
      </w:r>
    </w:p>
  </w:endnote>
  <w:endnote w:type="continuationSeparator" w:id="0">
    <w:p w14:paraId="66623726" w14:textId="77777777" w:rsidR="00240FD2" w:rsidRDefault="0024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BCC0" w14:textId="77777777"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49EB9" w14:textId="5E7542FA" w:rsidR="00C524B7" w:rsidRDefault="00192224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182</w:t>
    </w:r>
    <w:r w:rsidR="00C524B7">
      <w:rPr>
        <w:rFonts w:ascii="Arial" w:hAnsi="Arial" w:cs="Arial"/>
        <w:sz w:val="18"/>
      </w:rPr>
      <w:t>RMGRR</w:t>
    </w:r>
    <w:r w:rsidR="00B4516F">
      <w:rPr>
        <w:rFonts w:ascii="Arial" w:hAnsi="Arial" w:cs="Arial"/>
        <w:sz w:val="18"/>
      </w:rPr>
      <w:t>-</w:t>
    </w:r>
    <w:r w:rsidR="00DB13AD">
      <w:rPr>
        <w:rFonts w:ascii="Arial" w:hAnsi="Arial" w:cs="Arial"/>
        <w:sz w:val="18"/>
      </w:rPr>
      <w:t>03 RMS Report</w:t>
    </w:r>
    <w:r w:rsidR="00C524B7">
      <w:rPr>
        <w:rFonts w:ascii="Arial" w:hAnsi="Arial" w:cs="Arial"/>
        <w:sz w:val="18"/>
      </w:rPr>
      <w:t xml:space="preserve"> </w:t>
    </w:r>
    <w:r w:rsidR="00DB13AD">
      <w:rPr>
        <w:rFonts w:ascii="Arial" w:hAnsi="Arial" w:cs="Arial"/>
        <w:sz w:val="18"/>
      </w:rPr>
      <w:t>010725</w:t>
    </w:r>
    <w:r w:rsidR="00C524B7">
      <w:rPr>
        <w:rFonts w:ascii="Arial" w:hAnsi="Arial" w:cs="Arial"/>
        <w:sz w:val="18"/>
      </w:rPr>
      <w:tab/>
      <w:t>Pa</w:t>
    </w:r>
    <w:r w:rsidR="00C524B7" w:rsidRPr="00412DCA">
      <w:rPr>
        <w:rFonts w:ascii="Arial" w:hAnsi="Arial" w:cs="Arial"/>
        <w:sz w:val="18"/>
      </w:rPr>
      <w:t xml:space="preserve">ge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PAGE </w:instrText>
    </w:r>
    <w:r w:rsidR="00C524B7" w:rsidRPr="00412DCA">
      <w:rPr>
        <w:rFonts w:ascii="Arial" w:hAnsi="Arial" w:cs="Arial"/>
        <w:sz w:val="18"/>
      </w:rPr>
      <w:fldChar w:fldCharType="separate"/>
    </w:r>
    <w:r w:rsidR="00C00EA4">
      <w:rPr>
        <w:rFonts w:ascii="Arial" w:hAnsi="Arial" w:cs="Arial"/>
        <w:noProof/>
        <w:sz w:val="18"/>
      </w:rPr>
      <w:t>1</w:t>
    </w:r>
    <w:r w:rsidR="00C524B7" w:rsidRPr="00412DCA">
      <w:rPr>
        <w:rFonts w:ascii="Arial" w:hAnsi="Arial" w:cs="Arial"/>
        <w:sz w:val="18"/>
      </w:rPr>
      <w:fldChar w:fldCharType="end"/>
    </w:r>
    <w:r w:rsidR="00C524B7" w:rsidRPr="00412DCA">
      <w:rPr>
        <w:rFonts w:ascii="Arial" w:hAnsi="Arial" w:cs="Arial"/>
        <w:sz w:val="18"/>
      </w:rPr>
      <w:t xml:space="preserve"> of </w:t>
    </w:r>
    <w:r w:rsidR="00C524B7" w:rsidRPr="00412DCA">
      <w:rPr>
        <w:rFonts w:ascii="Arial" w:hAnsi="Arial" w:cs="Arial"/>
        <w:sz w:val="18"/>
      </w:rPr>
      <w:fldChar w:fldCharType="begin"/>
    </w:r>
    <w:r w:rsidR="00C524B7" w:rsidRPr="00412DCA">
      <w:rPr>
        <w:rFonts w:ascii="Arial" w:hAnsi="Arial" w:cs="Arial"/>
        <w:sz w:val="18"/>
      </w:rPr>
      <w:instrText xml:space="preserve"> NUMPAGES </w:instrText>
    </w:r>
    <w:r w:rsidR="00C524B7" w:rsidRPr="00412DCA">
      <w:rPr>
        <w:rFonts w:ascii="Arial" w:hAnsi="Arial" w:cs="Arial"/>
        <w:sz w:val="18"/>
      </w:rPr>
      <w:fldChar w:fldCharType="separate"/>
    </w:r>
    <w:r w:rsidR="00C00EA4">
      <w:rPr>
        <w:rFonts w:ascii="Arial" w:hAnsi="Arial" w:cs="Arial"/>
        <w:noProof/>
        <w:sz w:val="18"/>
      </w:rPr>
      <w:t>2</w:t>
    </w:r>
    <w:r w:rsidR="00C524B7" w:rsidRPr="00412DCA">
      <w:rPr>
        <w:rFonts w:ascii="Arial" w:hAnsi="Arial" w:cs="Arial"/>
        <w:sz w:val="18"/>
      </w:rPr>
      <w:fldChar w:fldCharType="end"/>
    </w:r>
  </w:p>
  <w:p w14:paraId="5B69D095" w14:textId="77777777" w:rsidR="00C524B7" w:rsidRPr="00412DCA" w:rsidRDefault="00C524B7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9656" w14:textId="77777777" w:rsidR="00C524B7" w:rsidRPr="00412DCA" w:rsidRDefault="00C524B7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7C275" w14:textId="77777777" w:rsidR="00240FD2" w:rsidRDefault="00240FD2">
      <w:r>
        <w:separator/>
      </w:r>
    </w:p>
  </w:footnote>
  <w:footnote w:type="continuationSeparator" w:id="0">
    <w:p w14:paraId="7B27D5E6" w14:textId="77777777" w:rsidR="00240FD2" w:rsidRDefault="00240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F6A5B" w14:textId="4F51C6FC" w:rsidR="00C524B7" w:rsidRDefault="00DB13AD" w:rsidP="00C00EA4">
    <w:pPr>
      <w:pStyle w:val="Header"/>
      <w:jc w:val="center"/>
      <w:rPr>
        <w:sz w:val="32"/>
      </w:rPr>
    </w:pPr>
    <w:r>
      <w:rPr>
        <w:sz w:val="32"/>
      </w:rPr>
      <w:t>RMS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71649144">
    <w:abstractNumId w:val="0"/>
  </w:num>
  <w:num w:numId="2" w16cid:durableId="773938840">
    <w:abstractNumId w:val="10"/>
  </w:num>
  <w:num w:numId="3" w16cid:durableId="1082069812">
    <w:abstractNumId w:val="11"/>
  </w:num>
  <w:num w:numId="4" w16cid:durableId="245379189">
    <w:abstractNumId w:val="1"/>
  </w:num>
  <w:num w:numId="5" w16cid:durableId="1553729833">
    <w:abstractNumId w:val="6"/>
  </w:num>
  <w:num w:numId="6" w16cid:durableId="436146424">
    <w:abstractNumId w:val="6"/>
  </w:num>
  <w:num w:numId="7" w16cid:durableId="859509378">
    <w:abstractNumId w:val="6"/>
  </w:num>
  <w:num w:numId="8" w16cid:durableId="1547792606">
    <w:abstractNumId w:val="6"/>
  </w:num>
  <w:num w:numId="9" w16cid:durableId="542525037">
    <w:abstractNumId w:val="6"/>
  </w:num>
  <w:num w:numId="10" w16cid:durableId="2003504889">
    <w:abstractNumId w:val="6"/>
  </w:num>
  <w:num w:numId="11" w16cid:durableId="110782195">
    <w:abstractNumId w:val="6"/>
  </w:num>
  <w:num w:numId="12" w16cid:durableId="1235552395">
    <w:abstractNumId w:val="6"/>
  </w:num>
  <w:num w:numId="13" w16cid:durableId="1426151468">
    <w:abstractNumId w:val="6"/>
  </w:num>
  <w:num w:numId="14" w16cid:durableId="2064669552">
    <w:abstractNumId w:val="3"/>
  </w:num>
  <w:num w:numId="15" w16cid:durableId="2021810177">
    <w:abstractNumId w:val="5"/>
  </w:num>
  <w:num w:numId="16" w16cid:durableId="613487772">
    <w:abstractNumId w:val="8"/>
  </w:num>
  <w:num w:numId="17" w16cid:durableId="1349675745">
    <w:abstractNumId w:val="9"/>
  </w:num>
  <w:num w:numId="18" w16cid:durableId="404885453">
    <w:abstractNumId w:val="4"/>
  </w:num>
  <w:num w:numId="19" w16cid:durableId="1511144426">
    <w:abstractNumId w:val="7"/>
  </w:num>
  <w:num w:numId="20" w16cid:durableId="2329178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A1E4F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2224"/>
    <w:rsid w:val="0019314C"/>
    <w:rsid w:val="001F38F0"/>
    <w:rsid w:val="00237430"/>
    <w:rsid w:val="00240FD2"/>
    <w:rsid w:val="00276A99"/>
    <w:rsid w:val="00286AD9"/>
    <w:rsid w:val="0029616F"/>
    <w:rsid w:val="002966F3"/>
    <w:rsid w:val="002B5F47"/>
    <w:rsid w:val="002B69F3"/>
    <w:rsid w:val="002B763A"/>
    <w:rsid w:val="002D382A"/>
    <w:rsid w:val="002E052F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3E38D1"/>
    <w:rsid w:val="004135BD"/>
    <w:rsid w:val="004302A4"/>
    <w:rsid w:val="004463BA"/>
    <w:rsid w:val="004822D4"/>
    <w:rsid w:val="0048276A"/>
    <w:rsid w:val="0049290B"/>
    <w:rsid w:val="004A4451"/>
    <w:rsid w:val="004D3958"/>
    <w:rsid w:val="004E7B10"/>
    <w:rsid w:val="005008DF"/>
    <w:rsid w:val="005045D0"/>
    <w:rsid w:val="00513BBD"/>
    <w:rsid w:val="00534C6C"/>
    <w:rsid w:val="005841C0"/>
    <w:rsid w:val="0059260F"/>
    <w:rsid w:val="00593DB0"/>
    <w:rsid w:val="005E5074"/>
    <w:rsid w:val="00612E4F"/>
    <w:rsid w:val="00615D5E"/>
    <w:rsid w:val="00622E99"/>
    <w:rsid w:val="00625E5D"/>
    <w:rsid w:val="0066370F"/>
    <w:rsid w:val="00694309"/>
    <w:rsid w:val="006A0784"/>
    <w:rsid w:val="006A697B"/>
    <w:rsid w:val="006B4DDE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7F6065"/>
    <w:rsid w:val="00801938"/>
    <w:rsid w:val="008070C0"/>
    <w:rsid w:val="00811C12"/>
    <w:rsid w:val="00845778"/>
    <w:rsid w:val="00887184"/>
    <w:rsid w:val="00887E28"/>
    <w:rsid w:val="008D5C3A"/>
    <w:rsid w:val="008E6DA2"/>
    <w:rsid w:val="00907B1E"/>
    <w:rsid w:val="00943AFD"/>
    <w:rsid w:val="00963A51"/>
    <w:rsid w:val="00977405"/>
    <w:rsid w:val="00983B6E"/>
    <w:rsid w:val="009936F8"/>
    <w:rsid w:val="009A09EB"/>
    <w:rsid w:val="009A3772"/>
    <w:rsid w:val="009D17F0"/>
    <w:rsid w:val="00A42796"/>
    <w:rsid w:val="00A44C64"/>
    <w:rsid w:val="00A46CF1"/>
    <w:rsid w:val="00A5311D"/>
    <w:rsid w:val="00A76C24"/>
    <w:rsid w:val="00AD23E8"/>
    <w:rsid w:val="00AD3B58"/>
    <w:rsid w:val="00AF56C6"/>
    <w:rsid w:val="00B032E8"/>
    <w:rsid w:val="00B4516F"/>
    <w:rsid w:val="00B57F96"/>
    <w:rsid w:val="00B67892"/>
    <w:rsid w:val="00BA4D33"/>
    <w:rsid w:val="00BC2D06"/>
    <w:rsid w:val="00BE2ECA"/>
    <w:rsid w:val="00C00EA4"/>
    <w:rsid w:val="00C17CF7"/>
    <w:rsid w:val="00C524B7"/>
    <w:rsid w:val="00C744EB"/>
    <w:rsid w:val="00C90702"/>
    <w:rsid w:val="00C917FF"/>
    <w:rsid w:val="00C9766A"/>
    <w:rsid w:val="00CA3993"/>
    <w:rsid w:val="00CC4F39"/>
    <w:rsid w:val="00CD544C"/>
    <w:rsid w:val="00CF4256"/>
    <w:rsid w:val="00D01CCE"/>
    <w:rsid w:val="00D04FE8"/>
    <w:rsid w:val="00D176CF"/>
    <w:rsid w:val="00D271E3"/>
    <w:rsid w:val="00D47A80"/>
    <w:rsid w:val="00D85807"/>
    <w:rsid w:val="00D87349"/>
    <w:rsid w:val="00D91EE9"/>
    <w:rsid w:val="00D97220"/>
    <w:rsid w:val="00DA3ADB"/>
    <w:rsid w:val="00DB13AD"/>
    <w:rsid w:val="00E14D47"/>
    <w:rsid w:val="00E1641C"/>
    <w:rsid w:val="00E26708"/>
    <w:rsid w:val="00E34958"/>
    <w:rsid w:val="00E37AB0"/>
    <w:rsid w:val="00E506A2"/>
    <w:rsid w:val="00E6161F"/>
    <w:rsid w:val="00E70D96"/>
    <w:rsid w:val="00E71C39"/>
    <w:rsid w:val="00EA56E6"/>
    <w:rsid w:val="00EC335F"/>
    <w:rsid w:val="00EC48FB"/>
    <w:rsid w:val="00EF232A"/>
    <w:rsid w:val="00F05A69"/>
    <w:rsid w:val="00F242D8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25601"/>
    <o:shapelayout v:ext="edit">
      <o:idmap v:ext="edit" data="1"/>
    </o:shapelayout>
  </w:shapeDefaults>
  <w:decimalSymbol w:val="."/>
  <w:listSeparator w:val=","/>
  <w14:docId w14:val="06FCC704"/>
  <w15:chartTrackingRefBased/>
  <w15:docId w15:val="{CB3EFF19-8627-45E7-9D5F-C2E15719A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A44C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92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RMGRR182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5F555-309F-4829-B4CB-B5D9FB2DA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602</Words>
  <Characters>4392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4985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3</cp:revision>
  <cp:lastPrinted>2013-11-15T22:11:00Z</cp:lastPrinted>
  <dcterms:created xsi:type="dcterms:W3CDTF">2025-01-09T16:03:00Z</dcterms:created>
  <dcterms:modified xsi:type="dcterms:W3CDTF">2025-01-09T16:03:00Z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2023-12-27T21:42:04Z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88269908-a057-4aed-bb05-3e3c35b3fa66</vt:lpwstr>
  </property>
  <property fmtid="{D5CDD505-2E9C-101B-9397-08002B2CF9AE}" pid="8" name="MSIP_Label_7084cbda-52b8-46fb-a7b7-cb5bd465ed85_ContentBits">
    <vt:lpwstr>0</vt:lpwstr>
  </property>
</Properties>
</file>